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DD" w:rsidRDefault="00255FDD" w:rsidP="00255FDD">
      <w:pPr>
        <w:widowControl w:val="0"/>
        <w:ind w:left="-142" w:right="4536"/>
        <w:jc w:val="center"/>
      </w:pPr>
      <w:r>
        <w:rPr>
          <w:b/>
          <w:bCs/>
        </w:rPr>
        <w:tab/>
      </w:r>
      <w:r>
        <w:object w:dxaOrig="2196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49.5pt" o:ole="">
            <v:imagedata r:id="rId8" o:title=""/>
          </v:shape>
          <o:OLEObject Type="Embed" ProgID="PBrush" ShapeID="_x0000_i1025" DrawAspect="Content" ObjectID="_1749459956" r:id="rId9"/>
        </w:object>
      </w: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32"/>
          <w:szCs w:val="32"/>
        </w:rPr>
      </w:pPr>
      <w:r w:rsidRPr="00643AEF">
        <w:rPr>
          <w:i/>
          <w:sz w:val="32"/>
          <w:szCs w:val="32"/>
        </w:rPr>
        <w:t xml:space="preserve">Segretariato Generale </w:t>
      </w: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32"/>
          <w:szCs w:val="32"/>
        </w:rPr>
      </w:pPr>
      <w:r w:rsidRPr="00643AEF">
        <w:rPr>
          <w:i/>
          <w:sz w:val="32"/>
          <w:szCs w:val="32"/>
        </w:rPr>
        <w:t>della Giustizia Amministrativa</w:t>
      </w:r>
    </w:p>
    <w:p w:rsidR="00643AEF" w:rsidRPr="00643AEF" w:rsidRDefault="00643AEF" w:rsidP="00643AEF">
      <w:pPr>
        <w:widowControl w:val="0"/>
        <w:overflowPunct w:val="0"/>
        <w:autoSpaceDE w:val="0"/>
        <w:autoSpaceDN w:val="0"/>
        <w:adjustRightInd w:val="0"/>
        <w:spacing w:line="240" w:lineRule="atLeast"/>
        <w:ind w:left="-142" w:right="4536"/>
        <w:jc w:val="center"/>
        <w:rPr>
          <w:i/>
          <w:sz w:val="28"/>
          <w:szCs w:val="28"/>
        </w:rPr>
      </w:pPr>
      <w:r w:rsidRPr="00643AEF">
        <w:rPr>
          <w:i/>
          <w:sz w:val="28"/>
          <w:szCs w:val="28"/>
        </w:rPr>
        <w:t>Ufficio unico contratti e risorse</w:t>
      </w: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Pr="00EB5DAF" w:rsidRDefault="00E7128D" w:rsidP="00E7128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E7128D" w:rsidRDefault="00E7128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Default="00E7128D" w:rsidP="00E7128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E7128D" w:rsidRPr="005351D4" w:rsidRDefault="00E7128D" w:rsidP="00E7128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35395" w:rsidRDefault="00D35395" w:rsidP="00D35395">
      <w:pPr>
        <w:autoSpaceDE w:val="0"/>
        <w:autoSpaceDN w:val="0"/>
        <w:adjustRightInd w:val="0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 w:rsidR="00B706CE">
        <w:rPr>
          <w:b/>
          <w:bCs/>
          <w:sz w:val="32"/>
          <w:szCs w:val="32"/>
        </w:rPr>
        <w:t>All. 6</w:t>
      </w:r>
    </w:p>
    <w:p w:rsidR="00D35395" w:rsidRDefault="00D35395" w:rsidP="00D35395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D35395" w:rsidRDefault="00D35395" w:rsidP="00D35395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D35395" w:rsidRDefault="00D35395" w:rsidP="00D35395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D35395" w:rsidRDefault="00D35395" w:rsidP="00D35395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D35395" w:rsidRPr="003F4CD0" w:rsidRDefault="00D35395" w:rsidP="00D35395">
      <w:pPr>
        <w:autoSpaceDE w:val="0"/>
        <w:autoSpaceDN w:val="0"/>
        <w:adjustRightInd w:val="0"/>
        <w:jc w:val="both"/>
        <w:rPr>
          <w:sz w:val="32"/>
          <w:szCs w:val="32"/>
        </w:rPr>
      </w:pPr>
      <w:r w:rsidRPr="003F4CD0">
        <w:rPr>
          <w:b/>
          <w:bCs/>
          <w:sz w:val="32"/>
          <w:szCs w:val="32"/>
        </w:rPr>
        <w:t xml:space="preserve">“PROCEDURA DI GARA PER L’AFFIDAMENTO DEL SERVIZIO </w:t>
      </w:r>
      <w:r>
        <w:rPr>
          <w:b/>
          <w:bCs/>
          <w:sz w:val="32"/>
          <w:szCs w:val="32"/>
        </w:rPr>
        <w:t>DI VIGILANZA ARMATA PRESSO LE</w:t>
      </w:r>
      <w:r w:rsidRPr="003F4CD0">
        <w:rPr>
          <w:b/>
          <w:bCs/>
          <w:sz w:val="32"/>
          <w:szCs w:val="32"/>
        </w:rPr>
        <w:t xml:space="preserve"> SED</w:t>
      </w:r>
      <w:r>
        <w:rPr>
          <w:b/>
          <w:bCs/>
          <w:sz w:val="32"/>
          <w:szCs w:val="32"/>
        </w:rPr>
        <w:t>I ISTITUZIONALI</w:t>
      </w:r>
      <w:r w:rsidRPr="003F4CD0">
        <w:rPr>
          <w:b/>
          <w:bCs/>
          <w:sz w:val="32"/>
          <w:szCs w:val="32"/>
        </w:rPr>
        <w:t xml:space="preserve"> DEL CONSIGL</w:t>
      </w:r>
      <w:r>
        <w:rPr>
          <w:b/>
          <w:bCs/>
          <w:sz w:val="32"/>
          <w:szCs w:val="32"/>
        </w:rPr>
        <w:t>IO DI STATO</w:t>
      </w:r>
      <w:r w:rsidRPr="003F4CD0">
        <w:rPr>
          <w:b/>
          <w:bCs/>
          <w:sz w:val="32"/>
          <w:szCs w:val="32"/>
        </w:rPr>
        <w:t xml:space="preserve">” </w:t>
      </w:r>
    </w:p>
    <w:p w:rsidR="00D35395" w:rsidRDefault="00D35395" w:rsidP="00D35395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D35395" w:rsidRDefault="00D35395" w:rsidP="00D35395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254586" w:rsidRPr="006466A2" w:rsidRDefault="00254586" w:rsidP="00254586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  <w:r w:rsidRPr="006E061F">
        <w:rPr>
          <w:b/>
          <w:bCs/>
          <w:sz w:val="32"/>
          <w:szCs w:val="32"/>
        </w:rPr>
        <w:t xml:space="preserve">CIG: </w:t>
      </w:r>
      <w:r w:rsidRPr="006466A2">
        <w:rPr>
          <w:b/>
          <w:bCs/>
          <w:sz w:val="32"/>
          <w:szCs w:val="32"/>
        </w:rPr>
        <w:t>9932281990</w:t>
      </w:r>
    </w:p>
    <w:p w:rsidR="00D35395" w:rsidRDefault="00D35395" w:rsidP="00D35395">
      <w:pPr>
        <w:spacing w:before="639" w:line="325" w:lineRule="exact"/>
        <w:jc w:val="center"/>
        <w:textAlignment w:val="baseline"/>
        <w:rPr>
          <w:b/>
          <w:bCs/>
          <w:sz w:val="32"/>
          <w:szCs w:val="32"/>
        </w:rPr>
      </w:pPr>
      <w:bookmarkStart w:id="0" w:name="_GoBack"/>
      <w:bookmarkEnd w:id="0"/>
    </w:p>
    <w:p w:rsidR="00E7128D" w:rsidRPr="00AF122B" w:rsidRDefault="00E7128D" w:rsidP="00E7128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E7128D" w:rsidRPr="00AF122B" w:rsidRDefault="00E7128D" w:rsidP="00E7128D">
      <w:pPr>
        <w:jc w:val="both"/>
        <w:rPr>
          <w:b/>
          <w:sz w:val="22"/>
          <w:szCs w:val="22"/>
        </w:rPr>
      </w:pPr>
    </w:p>
    <w:p w:rsidR="00255FDD" w:rsidRPr="00255FDD" w:rsidRDefault="00255FDD" w:rsidP="00255FDD">
      <w:pPr>
        <w:autoSpaceDE w:val="0"/>
        <w:autoSpaceDN w:val="0"/>
        <w:adjustRightInd w:val="0"/>
        <w:jc w:val="center"/>
        <w:rPr>
          <w:b/>
          <w:color w:val="000000"/>
          <w:sz w:val="27"/>
          <w:szCs w:val="22"/>
          <w:lang w:eastAsia="en-US"/>
        </w:rPr>
      </w:pPr>
      <w:r w:rsidRPr="00AF122B">
        <w:rPr>
          <w:rFonts w:eastAsia="Calibri"/>
          <w:b/>
          <w:caps/>
          <w:color w:val="000000"/>
          <w:sz w:val="22"/>
          <w:szCs w:val="22"/>
          <w:lang w:eastAsia="en-US"/>
        </w:rPr>
        <w:t xml:space="preserve"> </w:t>
      </w:r>
      <w:r w:rsidR="00F56E02">
        <w:rPr>
          <w:b/>
          <w:color w:val="000000"/>
          <w:sz w:val="27"/>
          <w:szCs w:val="22"/>
          <w:lang w:eastAsia="en-US"/>
        </w:rPr>
        <w:t>MODULO</w:t>
      </w:r>
      <w:r w:rsidRPr="00255FDD">
        <w:rPr>
          <w:b/>
          <w:color w:val="000000"/>
          <w:sz w:val="27"/>
          <w:szCs w:val="22"/>
          <w:lang w:eastAsia="en-US"/>
        </w:rPr>
        <w:t xml:space="preserve"> OFFERTA ECONOMICA</w:t>
      </w:r>
    </w:p>
    <w:p w:rsidR="00E7128D" w:rsidRDefault="00E7128D" w:rsidP="00E7128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E7128D" w:rsidRPr="00AF122B" w:rsidRDefault="00E7128D" w:rsidP="00E7128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(DA INSERIRE NELLA BUSTA </w:t>
      </w:r>
      <w:r w:rsidR="00611B7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VIRTUALE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“</w:t>
      </w:r>
      <w:r w:rsidR="0076261B">
        <w:rPr>
          <w:rFonts w:eastAsia="Calibri"/>
          <w:b/>
          <w:bCs/>
          <w:color w:val="000000"/>
          <w:sz w:val="22"/>
          <w:szCs w:val="22"/>
          <w:lang w:eastAsia="en-US"/>
        </w:rPr>
        <w:t>3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”)</w:t>
      </w:r>
    </w:p>
    <w:p w:rsidR="00E7128D" w:rsidRPr="00032FB1" w:rsidRDefault="00E7128D" w:rsidP="00E7128D">
      <w:pPr>
        <w:pStyle w:val="Default"/>
        <w:jc w:val="center"/>
        <w:rPr>
          <w:rFonts w:ascii="Times New Roman" w:eastAsia="Times New Roman" w:hAnsi="Times New Roman" w:cs="Times New Roman"/>
          <w:b/>
          <w:bCs/>
          <w:i/>
          <w:caps/>
          <w:color w:val="auto"/>
          <w:sz w:val="22"/>
          <w:szCs w:val="22"/>
          <w:lang w:eastAsia="it-IT"/>
        </w:rPr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280136" w:rsidRDefault="00280136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7128D" w:rsidRPr="005250D2" w:rsidRDefault="00E7128D" w:rsidP="00E7128D">
      <w:pPr>
        <w:pStyle w:val="Default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bCs/>
          <w:color w:val="auto"/>
        </w:rPr>
        <w:t xml:space="preserve">DICHIARAZIONE DI OFFERTA ECONOMICA </w:t>
      </w:r>
    </w:p>
    <w:p w:rsidR="00F00804" w:rsidRDefault="00F00804" w:rsidP="00E7128D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5250D2" w:rsidRPr="005250D2" w:rsidRDefault="005250D2" w:rsidP="00DE652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250D2">
        <w:rPr>
          <w:rFonts w:ascii="Times New Roman" w:hAnsi="Times New Roman" w:cs="Times New Roman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“Impresa”), con sede in _________________, via _________________, codice fiscale _________________, P.IVA _________________, n. telefono_________________, n. fax_________________, indirizzo di posta elettronica _________________________________________, indirizzo PEC: ________________________________________________, </w:t>
      </w:r>
    </w:p>
    <w:p w:rsidR="00F00804" w:rsidRDefault="00F00804" w:rsidP="00DE6523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E7128D" w:rsidRPr="00F00804" w:rsidRDefault="005250D2" w:rsidP="00DE6523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DICHIARA</w:t>
      </w:r>
    </w:p>
    <w:p w:rsidR="00756AEE" w:rsidRDefault="0047738B" w:rsidP="00756AE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</w:rPr>
        <w:t>che per l’esecuzione dei servizi oggetto d’appalto, come meglio descritti nel Capitolato Tecnico  Allegato “1“ e nell</w:t>
      </w:r>
      <w:r>
        <w:rPr>
          <w:rFonts w:ascii="Times New Roman" w:hAnsi="Times New Roman" w:cs="Times New Roman"/>
        </w:rPr>
        <w:t>e</w:t>
      </w:r>
      <w:r w:rsidRPr="005250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Condizioni Generali</w:t>
      </w:r>
      <w:r w:rsidRPr="005250D2">
        <w:rPr>
          <w:rFonts w:ascii="Times New Roman" w:hAnsi="Times New Roman" w:cs="Times New Roman"/>
        </w:rPr>
        <w:t xml:space="preserve">, </w:t>
      </w:r>
      <w:r w:rsidR="00756AEE" w:rsidRPr="00307532">
        <w:rPr>
          <w:rFonts w:ascii="Times New Roman" w:hAnsi="Times New Roman" w:cs="Times New Roman"/>
        </w:rPr>
        <w:t xml:space="preserve">viene offerto </w:t>
      </w:r>
      <w:r w:rsidR="00756AEE" w:rsidRPr="00307532">
        <w:rPr>
          <w:rFonts w:ascii="Times New Roman" w:hAnsi="Times New Roman" w:cs="Times New Roman"/>
          <w:color w:val="auto"/>
        </w:rPr>
        <w:t>un prezzo complessivo e incondizionato di €____________________________,__(in cifre), (dicasi _____________________</w:t>
      </w:r>
      <w:r w:rsidR="00756AEE">
        <w:rPr>
          <w:rFonts w:ascii="Times New Roman" w:hAnsi="Times New Roman" w:cs="Times New Roman"/>
          <w:color w:val="auto"/>
        </w:rPr>
        <w:t>__________/ _____) (in lettere)</w:t>
      </w:r>
      <w:r w:rsidR="00756AEE" w:rsidRPr="00307532">
        <w:rPr>
          <w:rFonts w:ascii="Times New Roman" w:hAnsi="Times New Roman" w:cs="Times New Roman"/>
          <w:color w:val="auto"/>
        </w:rPr>
        <w:t xml:space="preserve">. </w:t>
      </w:r>
    </w:p>
    <w:p w:rsidR="00756AEE" w:rsidRDefault="00756AEE" w:rsidP="00756AEE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color w:val="auto"/>
        </w:rPr>
      </w:pPr>
    </w:p>
    <w:p w:rsidR="00E7128D" w:rsidRPr="00F00804" w:rsidRDefault="005250D2" w:rsidP="00DE652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color w:val="auto"/>
        </w:rPr>
        <w:t>b)</w:t>
      </w:r>
      <w:r>
        <w:rPr>
          <w:rFonts w:ascii="Times New Roman" w:hAnsi="Times New Roman" w:cs="Times New Roman"/>
          <w:color w:val="auto"/>
        </w:rPr>
        <w:t xml:space="preserve"> </w:t>
      </w:r>
      <w:r w:rsidR="00E7128D" w:rsidRPr="00F00804">
        <w:rPr>
          <w:rFonts w:ascii="Times New Roman" w:hAnsi="Times New Roman" w:cs="Times New Roman"/>
          <w:color w:val="auto"/>
        </w:rPr>
        <w:t xml:space="preserve">il </w:t>
      </w:r>
      <w:r>
        <w:rPr>
          <w:rFonts w:ascii="Times New Roman" w:hAnsi="Times New Roman" w:cs="Times New Roman"/>
          <w:color w:val="auto"/>
        </w:rPr>
        <w:t>corrispettivo offerto</w:t>
      </w:r>
      <w:r w:rsidR="00E7128D" w:rsidRPr="00F00804">
        <w:rPr>
          <w:rFonts w:ascii="Times New Roman" w:hAnsi="Times New Roman" w:cs="Times New Roman"/>
          <w:color w:val="auto"/>
        </w:rPr>
        <w:t xml:space="preserve"> </w:t>
      </w:r>
      <w:r w:rsidR="00F00804">
        <w:rPr>
          <w:rFonts w:ascii="Times New Roman" w:hAnsi="Times New Roman" w:cs="Times New Roman"/>
          <w:color w:val="auto"/>
        </w:rPr>
        <w:t xml:space="preserve">è </w:t>
      </w:r>
      <w:r w:rsidR="00077890">
        <w:rPr>
          <w:rFonts w:ascii="Times New Roman" w:hAnsi="Times New Roman" w:cs="Times New Roman"/>
          <w:color w:val="auto"/>
        </w:rPr>
        <w:t>comprensivo</w:t>
      </w:r>
      <w:r w:rsidR="00871EA4">
        <w:rPr>
          <w:rFonts w:ascii="Times New Roman" w:hAnsi="Times New Roman" w:cs="Times New Roman"/>
          <w:color w:val="auto"/>
        </w:rPr>
        <w:t xml:space="preserve"> delle seguenti voci, richieste a pena di esclusione, ai sensi dell’art. </w:t>
      </w:r>
      <w:r w:rsidR="00871EA4" w:rsidRPr="00871EA4">
        <w:rPr>
          <w:rFonts w:ascii="Times New Roman" w:hAnsi="Times New Roman" w:cs="Times New Roman"/>
          <w:color w:val="auto"/>
        </w:rPr>
        <w:t>95, comma 10, d.lgs.</w:t>
      </w:r>
      <w:r w:rsidR="00871EA4">
        <w:rPr>
          <w:rFonts w:ascii="Times New Roman" w:hAnsi="Times New Roman" w:cs="Times New Roman"/>
          <w:color w:val="auto"/>
        </w:rPr>
        <w:t xml:space="preserve"> 50/2016: </w:t>
      </w:r>
      <w:r w:rsidR="00077890">
        <w:rPr>
          <w:rFonts w:ascii="Times New Roman" w:hAnsi="Times New Roman" w:cs="Times New Roman"/>
          <w:color w:val="auto"/>
        </w:rPr>
        <w:t xml:space="preserve"> </w:t>
      </w:r>
    </w:p>
    <w:p w:rsidR="00693CE5" w:rsidRDefault="00693CE5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</w:p>
    <w:p w:rsidR="00311BA5" w:rsidRDefault="005250D2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  <w:r w:rsidRPr="00237A7F">
        <w:rPr>
          <w:rFonts w:ascii="Times New Roman" w:eastAsia="Times New Roman" w:hAnsi="Times New Roman" w:cs="Times New Roman"/>
          <w:b/>
          <w:lang w:eastAsia="it-IT"/>
        </w:rPr>
        <w:t>1</w:t>
      </w:r>
      <w:r>
        <w:rPr>
          <w:rFonts w:ascii="Times New Roman" w:eastAsia="Times New Roman" w:hAnsi="Times New Roman" w:cs="Times New Roman"/>
          <w:lang w:eastAsia="it-IT"/>
        </w:rPr>
        <w:t xml:space="preserve">- </w:t>
      </w:r>
      <w:r w:rsidR="00077890">
        <w:rPr>
          <w:rFonts w:ascii="Times New Roman" w:hAnsi="Times New Roman" w:cs="Times New Roman"/>
          <w:color w:val="auto"/>
        </w:rPr>
        <w:t>costi della manodopera</w:t>
      </w:r>
      <w:r w:rsidR="00E10766">
        <w:rPr>
          <w:rFonts w:ascii="Times New Roman" w:hAnsi="Times New Roman" w:cs="Times New Roman"/>
          <w:color w:val="auto"/>
        </w:rPr>
        <w:t xml:space="preserve"> diretti</w:t>
      </w:r>
      <w:r w:rsidR="00077890" w:rsidRPr="00F00804">
        <w:rPr>
          <w:rFonts w:ascii="Times New Roman" w:hAnsi="Times New Roman" w:cs="Times New Roman"/>
          <w:color w:val="auto"/>
        </w:rPr>
        <w:t xml:space="preserve">:  </w:t>
      </w:r>
    </w:p>
    <w:p w:rsidR="00311BA5" w:rsidRPr="00693CE5" w:rsidRDefault="00311BA5" w:rsidP="00E7128D">
      <w:pPr>
        <w:pStyle w:val="Default"/>
        <w:rPr>
          <w:rFonts w:ascii="Times New Roman" w:eastAsia="Times New Roman" w:hAnsi="Times New Roman" w:cs="Times New Roman"/>
          <w:lang w:eastAsia="it-IT"/>
        </w:rPr>
      </w:pPr>
    </w:p>
    <w:tbl>
      <w:tblPr>
        <w:tblW w:w="95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9"/>
        <w:gridCol w:w="885"/>
        <w:gridCol w:w="1383"/>
        <w:gridCol w:w="2126"/>
        <w:gridCol w:w="3931"/>
      </w:tblGrid>
      <w:tr w:rsidR="00DE6523" w:rsidRPr="00F00804" w:rsidTr="00DE6523">
        <w:trPr>
          <w:trHeight w:val="756"/>
          <w:jc w:val="center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D" w:rsidRPr="00F00804" w:rsidRDefault="00D51A5D" w:rsidP="00F00804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N. unità di personale 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D" w:rsidRPr="00F00804" w:rsidRDefault="00D51A5D" w:rsidP="00F00804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Livello 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D" w:rsidRPr="00F00804" w:rsidRDefault="00D51A5D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>Costo orario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D" w:rsidRPr="00F00804" w:rsidRDefault="00D51A5D" w:rsidP="00DE6523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Ore </w:t>
            </w:r>
            <w:r w:rsidR="00DE6523">
              <w:rPr>
                <w:color w:val="000000"/>
              </w:rPr>
              <w:t>complessive</w:t>
            </w:r>
            <w:r w:rsidRPr="00F00804">
              <w:rPr>
                <w:color w:val="000000"/>
              </w:rPr>
              <w:t xml:space="preserve"> impiegate sull'appalto 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D" w:rsidRPr="00F00804" w:rsidRDefault="00D51A5D" w:rsidP="00DE6523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Importo </w:t>
            </w:r>
            <w:r w:rsidR="00DE6523">
              <w:rPr>
                <w:color w:val="000000"/>
              </w:rPr>
              <w:t>complessivo</w:t>
            </w:r>
            <w:r w:rsidRPr="00F00804">
              <w:rPr>
                <w:color w:val="000000"/>
              </w:rPr>
              <w:t xml:space="preserve"> manodopera per livello 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jc w:val="right"/>
              <w:rPr>
                <w:color w:val="000000"/>
              </w:rPr>
            </w:pP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A5D" w:rsidRPr="00F00804" w:rsidRDefault="00D51A5D" w:rsidP="00F00804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DE6523" w:rsidRPr="00F00804" w:rsidTr="00DE6523">
        <w:trPr>
          <w:trHeight w:val="288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A5D" w:rsidRPr="00F00804" w:rsidRDefault="00D51A5D" w:rsidP="00F00804">
            <w:pPr>
              <w:rPr>
                <w:color w:val="000000"/>
              </w:rPr>
            </w:pPr>
          </w:p>
        </w:tc>
      </w:tr>
    </w:tbl>
    <w:p w:rsidR="00077890" w:rsidRDefault="00077890" w:rsidP="0047738B">
      <w:pPr>
        <w:pStyle w:val="Default"/>
        <w:ind w:left="360"/>
        <w:rPr>
          <w:rFonts w:ascii="Times New Roman" w:hAnsi="Times New Roman" w:cs="Times New Roman"/>
        </w:rPr>
      </w:pPr>
    </w:p>
    <w:p w:rsidR="00E10766" w:rsidRDefault="00E10766" w:rsidP="00DE6523">
      <w:pPr>
        <w:pStyle w:val="Default"/>
        <w:rPr>
          <w:rFonts w:ascii="Times New Roman" w:hAnsi="Times New Roman" w:cs="Times New Roman"/>
        </w:rPr>
      </w:pPr>
      <w:r w:rsidRPr="00E10766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– (eventuali) costi della manodopera indiretti (ossia costi della manodopera forniti da un eventuale subappaltatore)</w:t>
      </w:r>
    </w:p>
    <w:p w:rsidR="00E10766" w:rsidRDefault="00E10766" w:rsidP="00DE6523">
      <w:pPr>
        <w:pStyle w:val="Default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totale complessivo importo manodopera</w:t>
      </w:r>
      <w:r w:rsidR="00E10766">
        <w:rPr>
          <w:rFonts w:ascii="Times New Roman" w:hAnsi="Times New Roman" w:cs="Times New Roman"/>
        </w:rPr>
        <w:t xml:space="preserve"> (importo 1 + importo 2)                                                               </w:t>
      </w:r>
      <w:r>
        <w:rPr>
          <w:rFonts w:ascii="Times New Roman" w:hAnsi="Times New Roman" w:cs="Times New Roman"/>
        </w:rPr>
        <w:t>€ _______________________________________ (1)</w:t>
      </w: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(in cifre) (diconsi € ______________________________________/00) (in lettere)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E10766" w:rsidRDefault="00E10766" w:rsidP="00693CE5">
      <w:pPr>
        <w:pStyle w:val="Default"/>
        <w:rPr>
          <w:rFonts w:ascii="Times New Roman" w:hAnsi="Times New Roman" w:cs="Times New Roman"/>
          <w:b/>
        </w:rPr>
      </w:pPr>
    </w:p>
    <w:p w:rsidR="00077890" w:rsidRDefault="00E10766" w:rsidP="00693CE5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077890">
        <w:rPr>
          <w:rFonts w:ascii="Times New Roman" w:hAnsi="Times New Roman" w:cs="Times New Roman"/>
        </w:rPr>
        <w:t xml:space="preserve"> –</w:t>
      </w:r>
      <w:r w:rsidR="00871EA4">
        <w:rPr>
          <w:rFonts w:ascii="Times New Roman" w:hAnsi="Times New Roman" w:cs="Times New Roman"/>
        </w:rPr>
        <w:t xml:space="preserve"> oneri relativi alla salute ed alla sicurezza aziendale: € _</w:t>
      </w:r>
      <w:r w:rsidR="00DE6523">
        <w:rPr>
          <w:rFonts w:ascii="Times New Roman" w:hAnsi="Times New Roman" w:cs="Times New Roman"/>
        </w:rPr>
        <w:t xml:space="preserve">______________________________ (2) (in cifre) </w:t>
      </w:r>
      <w:r w:rsidR="00BC62D2">
        <w:rPr>
          <w:rFonts w:ascii="Times New Roman" w:hAnsi="Times New Roman" w:cs="Times New Roman"/>
        </w:rPr>
        <w:t>(diconsi euro __________________________________________________)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077890" w:rsidRDefault="00871EA4" w:rsidP="00237A7F">
      <w:pPr>
        <w:pStyle w:val="Default"/>
        <w:numPr>
          <w:ilvl w:val="0"/>
          <w:numId w:val="3"/>
        </w:numPr>
        <w:tabs>
          <w:tab w:val="left" w:pos="284"/>
        </w:tabs>
        <w:ind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Più precisamente l’importo è composto dalle seguenti voci:</w:t>
      </w:r>
    </w:p>
    <w:p w:rsidR="00871EA4" w:rsidRDefault="00871EA4" w:rsidP="00871EA4">
      <w:pPr>
        <w:pStyle w:val="Default"/>
        <w:ind w:left="720"/>
        <w:rPr>
          <w:rFonts w:ascii="Times New Roman" w:hAnsi="Times New Roman" w:cs="Times New Roman"/>
        </w:rPr>
      </w:pPr>
    </w:p>
    <w:tbl>
      <w:tblPr>
        <w:tblW w:w="10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0"/>
        <w:gridCol w:w="1615"/>
        <w:gridCol w:w="1865"/>
      </w:tblGrid>
      <w:tr w:rsidR="00EA7546" w:rsidRPr="00F00804" w:rsidTr="00AF3507">
        <w:trPr>
          <w:trHeight w:val="300"/>
        </w:trPr>
        <w:tc>
          <w:tcPr>
            <w:tcW w:w="8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Totale </w:t>
            </w:r>
            <w:r>
              <w:rPr>
                <w:color w:val="000000"/>
              </w:rPr>
              <w:t xml:space="preserve">complessivo </w:t>
            </w:r>
            <w:r w:rsidRPr="00F00804">
              <w:rPr>
                <w:color w:val="000000"/>
              </w:rPr>
              <w:t xml:space="preserve">annuo costo manodopera </w:t>
            </w:r>
            <w:r>
              <w:rPr>
                <w:color w:val="000000"/>
              </w:rPr>
              <w:t xml:space="preserve">(art. 95, comma 10 </w:t>
            </w:r>
            <w:r w:rsidRPr="00F00804">
              <w:rPr>
                <w:color w:val="000000"/>
              </w:rPr>
              <w:t xml:space="preserve">d.lgs. 50/2016) </w:t>
            </w:r>
            <w:r>
              <w:rPr>
                <w:color w:val="000000"/>
              </w:rPr>
              <w:t>(1)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AF3507">
        <w:trPr>
          <w:trHeight w:val="300"/>
        </w:trPr>
        <w:tc>
          <w:tcPr>
            <w:tcW w:w="8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Oneri aziendali per </w:t>
            </w:r>
            <w:r>
              <w:rPr>
                <w:color w:val="000000"/>
              </w:rPr>
              <w:t xml:space="preserve">la sicurezza (art. 95, comma 10 </w:t>
            </w:r>
            <w:r w:rsidR="00FE6F2D">
              <w:rPr>
                <w:color w:val="000000"/>
              </w:rPr>
              <w:t>d.lgs. 50/2016) (2)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AF3507">
        <w:trPr>
          <w:trHeight w:val="300"/>
        </w:trPr>
        <w:tc>
          <w:tcPr>
            <w:tcW w:w="8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47738B" w:rsidP="00BF5058">
            <w:pPr>
              <w:rPr>
                <w:color w:val="000000"/>
              </w:rPr>
            </w:pPr>
            <w:r>
              <w:rPr>
                <w:color w:val="000000"/>
              </w:rPr>
              <w:t xml:space="preserve">Costo dei </w:t>
            </w:r>
            <w:r w:rsidR="00BF5058">
              <w:rPr>
                <w:color w:val="000000"/>
              </w:rPr>
              <w:t>materiali e attrezzature non inclusi nel costo della manodopera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BF5058" w:rsidRPr="00F00804" w:rsidTr="00AF3507">
        <w:trPr>
          <w:trHeight w:val="300"/>
        </w:trPr>
        <w:tc>
          <w:tcPr>
            <w:tcW w:w="8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58" w:rsidRDefault="00BF5058" w:rsidP="00BF5058">
            <w:pPr>
              <w:rPr>
                <w:color w:val="000000"/>
              </w:rPr>
            </w:pPr>
            <w:r>
              <w:rPr>
                <w:color w:val="000000"/>
              </w:rPr>
              <w:t>Premio cauzione definitiva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058" w:rsidRPr="00F00804" w:rsidRDefault="00BF5058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AF3507">
        <w:trPr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>Spese generali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BF5058" w:rsidRPr="00F00804" w:rsidTr="00AF3507">
        <w:trPr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5058" w:rsidRPr="00F00804" w:rsidRDefault="00BF5058" w:rsidP="00BF5058">
            <w:pPr>
              <w:rPr>
                <w:color w:val="000000"/>
              </w:rPr>
            </w:pPr>
            <w:r>
              <w:rPr>
                <w:color w:val="000000"/>
              </w:rPr>
              <w:t>Altri costi (specificare quali)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58" w:rsidRPr="00F00804" w:rsidRDefault="00BF5058" w:rsidP="00BF5058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058" w:rsidRPr="00F00804" w:rsidRDefault="00BF5058" w:rsidP="00BF5058">
            <w:pPr>
              <w:jc w:val="right"/>
              <w:rPr>
                <w:color w:val="000000"/>
              </w:rPr>
            </w:pPr>
          </w:p>
        </w:tc>
      </w:tr>
      <w:tr w:rsidR="00BF5058" w:rsidRPr="00F00804" w:rsidTr="00AF3507">
        <w:trPr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5058" w:rsidRPr="00F00804" w:rsidRDefault="00BF5058" w:rsidP="00BF5058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Utili d'impresa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58" w:rsidRPr="00F00804" w:rsidRDefault="00BF5058" w:rsidP="00BF5058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058" w:rsidRPr="00F00804" w:rsidRDefault="00BF5058" w:rsidP="00BF5058">
            <w:pPr>
              <w:jc w:val="right"/>
              <w:rPr>
                <w:color w:val="000000"/>
              </w:rPr>
            </w:pPr>
          </w:p>
        </w:tc>
      </w:tr>
      <w:tr w:rsidR="00BF5058" w:rsidRPr="00F00804" w:rsidTr="00AF3507">
        <w:trPr>
          <w:trHeight w:val="288"/>
        </w:trPr>
        <w:tc>
          <w:tcPr>
            <w:tcW w:w="8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58" w:rsidRPr="00F00804" w:rsidRDefault="00BF5058" w:rsidP="00371751">
            <w:pPr>
              <w:rPr>
                <w:color w:val="000000"/>
              </w:rPr>
            </w:pPr>
            <w:r>
              <w:rPr>
                <w:color w:val="000000"/>
              </w:rPr>
              <w:t xml:space="preserve">Importo complessivo offerto al netto degli oneri della sicurezza non soggetti a ribasso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058" w:rsidRPr="00F00804" w:rsidRDefault="00BF5058" w:rsidP="00BF5058">
            <w:pPr>
              <w:jc w:val="right"/>
              <w:rPr>
                <w:color w:val="000000"/>
              </w:rPr>
            </w:pPr>
          </w:p>
        </w:tc>
      </w:tr>
      <w:tr w:rsidR="00BF5058" w:rsidRPr="00F00804" w:rsidTr="00AF3507">
        <w:trPr>
          <w:trHeight w:val="288"/>
        </w:trPr>
        <w:tc>
          <w:tcPr>
            <w:tcW w:w="8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58" w:rsidRPr="00F00804" w:rsidRDefault="00BF5058" w:rsidP="00BF5058">
            <w:pPr>
              <w:rPr>
                <w:color w:val="000000"/>
              </w:rPr>
            </w:pPr>
            <w:r w:rsidRPr="00F00804">
              <w:rPr>
                <w:color w:val="000000"/>
              </w:rPr>
              <w:t>Oneri della sicu</w:t>
            </w:r>
            <w:r w:rsidRPr="00693CE5">
              <w:rPr>
                <w:color w:val="000000"/>
              </w:rPr>
              <w:t xml:space="preserve">rezza non soggetti a ribasso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058" w:rsidRPr="00F00804" w:rsidRDefault="0081417C" w:rsidP="003717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 w:rsidR="00371751">
              <w:rPr>
                <w:color w:val="000000"/>
              </w:rPr>
              <w:t>127</w:t>
            </w:r>
            <w:r>
              <w:rPr>
                <w:color w:val="000000"/>
              </w:rPr>
              <w:t>0,00</w:t>
            </w:r>
            <w:r w:rsidR="00BF5058">
              <w:rPr>
                <w:color w:val="000000"/>
              </w:rPr>
              <w:t xml:space="preserve"> </w:t>
            </w:r>
          </w:p>
        </w:tc>
      </w:tr>
      <w:tr w:rsidR="00BF5058" w:rsidRPr="00F00804" w:rsidTr="00AF3507">
        <w:trPr>
          <w:trHeight w:val="288"/>
        </w:trPr>
        <w:tc>
          <w:tcPr>
            <w:tcW w:w="8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58" w:rsidRPr="00F00804" w:rsidRDefault="00BF5058" w:rsidP="00BF5058">
            <w:pPr>
              <w:rPr>
                <w:color w:val="000000"/>
              </w:rPr>
            </w:pPr>
            <w:r w:rsidRPr="00F00804">
              <w:rPr>
                <w:color w:val="000000"/>
              </w:rPr>
              <w:t>Totale complessivo offerto comprensivo oneri della sicure</w:t>
            </w:r>
            <w:r>
              <w:rPr>
                <w:color w:val="000000"/>
              </w:rPr>
              <w:t>zza non soggetto a ribasso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058" w:rsidRPr="00F00804" w:rsidRDefault="00BF5058" w:rsidP="00BF5058">
            <w:pPr>
              <w:jc w:val="right"/>
              <w:rPr>
                <w:color w:val="000000"/>
              </w:rPr>
            </w:pPr>
          </w:p>
        </w:tc>
      </w:tr>
    </w:tbl>
    <w:p w:rsidR="00077890" w:rsidRDefault="00077890" w:rsidP="00693CE5">
      <w:pPr>
        <w:pStyle w:val="Default"/>
        <w:rPr>
          <w:rFonts w:ascii="Times New Roman" w:hAnsi="Times New Roman" w:cs="Times New Roman"/>
        </w:rPr>
      </w:pPr>
    </w:p>
    <w:p w:rsidR="00693CE5" w:rsidRPr="00BC62D2" w:rsidRDefault="00237A7F" w:rsidP="00237A7F">
      <w:pPr>
        <w:pStyle w:val="Default"/>
        <w:numPr>
          <w:ilvl w:val="0"/>
          <w:numId w:val="3"/>
        </w:numPr>
        <w:ind w:left="284" w:right="-852" w:hanging="284"/>
        <w:jc w:val="both"/>
        <w:rPr>
          <w:rFonts w:ascii="Times New Roman" w:hAnsi="Times New Roman" w:cs="Times New Roman"/>
        </w:rPr>
      </w:pPr>
      <w:r w:rsidRPr="00237A7F">
        <w:rPr>
          <w:rFonts w:ascii="Times New Roman" w:hAnsi="Times New Roman" w:cs="Times New Roman"/>
          <w:b/>
          <w:i/>
        </w:rPr>
        <w:t>EVENTUALE</w:t>
      </w:r>
      <w:r>
        <w:rPr>
          <w:rFonts w:ascii="Times New Roman" w:hAnsi="Times New Roman" w:cs="Times New Roman"/>
        </w:rPr>
        <w:t xml:space="preserve"> </w:t>
      </w:r>
      <w:r w:rsidR="00FE6F2D">
        <w:rPr>
          <w:rFonts w:ascii="Times New Roman" w:hAnsi="Times New Roman" w:cs="Times New Roman"/>
        </w:rPr>
        <w:t xml:space="preserve">Se il costo </w:t>
      </w:r>
      <w:r w:rsidR="00D51A5D">
        <w:rPr>
          <w:rFonts w:ascii="Times New Roman" w:hAnsi="Times New Roman" w:cs="Times New Roman"/>
        </w:rPr>
        <w:t xml:space="preserve">orario </w:t>
      </w:r>
      <w:r w:rsidR="00FE6F2D">
        <w:rPr>
          <w:rFonts w:ascii="Times New Roman" w:hAnsi="Times New Roman" w:cs="Times New Roman"/>
        </w:rPr>
        <w:t xml:space="preserve">dovesse essere inferiore </w:t>
      </w:r>
      <w:r w:rsidR="00756AEE">
        <w:rPr>
          <w:rFonts w:ascii="Times New Roman" w:hAnsi="Times New Roman" w:cs="Times New Roman"/>
        </w:rPr>
        <w:t xml:space="preserve">al costo orario </w:t>
      </w:r>
      <w:r w:rsidR="00FE6F2D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revisto nella tabella -  allegato </w:t>
      </w:r>
      <w:r w:rsidR="00AF350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alle condizioni generali </w:t>
      </w:r>
      <w:r w:rsidR="00FE6F2D">
        <w:rPr>
          <w:rFonts w:ascii="Times New Roman" w:hAnsi="Times New Roman" w:cs="Times New Roman"/>
        </w:rPr>
        <w:t>-  presa a base per la determinazione del</w:t>
      </w:r>
      <w:r w:rsidR="00D51A5D">
        <w:rPr>
          <w:rFonts w:ascii="Times New Roman" w:hAnsi="Times New Roman" w:cs="Times New Roman"/>
        </w:rPr>
        <w:t xml:space="preserve"> costo della manodopera</w:t>
      </w:r>
      <w:r>
        <w:rPr>
          <w:rFonts w:ascii="Times New Roman" w:hAnsi="Times New Roman" w:cs="Times New Roman"/>
        </w:rPr>
        <w:t xml:space="preserve"> - bisogna </w:t>
      </w:r>
      <w:r w:rsidR="00FE6F2D">
        <w:rPr>
          <w:rFonts w:ascii="Times New Roman" w:hAnsi="Times New Roman" w:cs="Times New Roman"/>
        </w:rPr>
        <w:t>giustifica</w:t>
      </w:r>
      <w:r>
        <w:rPr>
          <w:rFonts w:ascii="Times New Roman" w:hAnsi="Times New Roman" w:cs="Times New Roman"/>
        </w:rPr>
        <w:t>rne il motivo</w:t>
      </w:r>
      <w:r w:rsidR="00FE6F2D">
        <w:rPr>
          <w:rFonts w:ascii="Times New Roman" w:hAnsi="Times New Roman" w:cs="Times New Roman"/>
        </w:rPr>
        <w:t>:</w:t>
      </w:r>
      <w:r w:rsidR="00693CE5" w:rsidRPr="00693CE5">
        <w:rPr>
          <w:rFonts w:ascii="Times New Roman" w:hAnsi="Times New Roman" w:cs="Times New Roman"/>
        </w:rPr>
        <w:t xml:space="preserve"> </w:t>
      </w:r>
    </w:p>
    <w:p w:rsidR="00693CE5" w:rsidRPr="00693CE5" w:rsidRDefault="00693CE5" w:rsidP="00BC62D2">
      <w:pPr>
        <w:tabs>
          <w:tab w:val="left" w:pos="8592"/>
        </w:tabs>
        <w:ind w:right="-852"/>
      </w:pPr>
      <w:r w:rsidRPr="00693CE5">
        <w:t>…………………………………………………………………………………………………….…</w:t>
      </w:r>
      <w:r w:rsidR="00BC62D2">
        <w:t>…</w:t>
      </w:r>
      <w:r w:rsidRPr="00693CE5">
        <w:t>……………………………………………..…………………………………………………………………………………………………….………………………………………………..…………………………………………………………………………………………………….………………………………………………..</w:t>
      </w:r>
    </w:p>
    <w:p w:rsidR="005250D2" w:rsidRPr="009808EA" w:rsidRDefault="00237A7F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  <w:r>
        <w:rPr>
          <w:b/>
          <w:szCs w:val="24"/>
        </w:rPr>
        <w:t>f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quanto risulta </w:t>
      </w:r>
      <w:r w:rsidR="00FE6F2D">
        <w:rPr>
          <w:szCs w:val="24"/>
        </w:rPr>
        <w:t>dalle condizioni generali</w:t>
      </w:r>
      <w:r w:rsidR="005250D2" w:rsidRPr="009808EA">
        <w:rPr>
          <w:szCs w:val="24"/>
        </w:rPr>
        <w:t xml:space="preserve"> e dagli altri documenti di gara definisce in modo adeguato e completo l’oggetto delle prestazioni e ha consentito di acquisire tutti gli elementi per l’esatta valutazione delle stesse e dei relativi oneri, connessi, conseguenti e necessari per l’esecuzione a regola d’arte del servizio; </w:t>
      </w:r>
    </w:p>
    <w:p w:rsidR="005250D2" w:rsidRPr="009808EA" w:rsidRDefault="00237A7F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  <w:r>
        <w:rPr>
          <w:b/>
          <w:szCs w:val="24"/>
        </w:rPr>
        <w:t>g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di aver preso cognizione </w:t>
      </w:r>
      <w:r>
        <w:rPr>
          <w:szCs w:val="24"/>
        </w:rPr>
        <w:t xml:space="preserve">delle </w:t>
      </w:r>
      <w:r w:rsidR="005250D2" w:rsidRPr="009808EA">
        <w:rPr>
          <w:szCs w:val="24"/>
        </w:rPr>
        <w:t>circostanze generali e speciali che possono interessare l’esecuzione di tutte le prestazioni oggetto del contratto;</w:t>
      </w:r>
    </w:p>
    <w:p w:rsidR="005250D2" w:rsidRPr="009808EA" w:rsidRDefault="00237A7F" w:rsidP="00BC62D2">
      <w:pPr>
        <w:pStyle w:val="Intestazione"/>
        <w:tabs>
          <w:tab w:val="clear" w:pos="4819"/>
          <w:tab w:val="clear" w:pos="9638"/>
          <w:tab w:val="left" w:pos="284"/>
        </w:tabs>
        <w:ind w:right="-852"/>
        <w:jc w:val="both"/>
        <w:rPr>
          <w:szCs w:val="24"/>
        </w:rPr>
      </w:pPr>
      <w:r>
        <w:rPr>
          <w:b/>
          <w:szCs w:val="24"/>
        </w:rPr>
        <w:t>h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</w:t>
      </w:r>
      <w:r w:rsidR="005250D2" w:rsidRPr="009808EA">
        <w:rPr>
          <w:szCs w:val="24"/>
        </w:rPr>
        <w:tab/>
        <w:t>che il costo del personale è stato valutato sulla base dei minimi salariali definiti dalla contrattazione collettiva nazionale di settore tra le organizzazioni sindacali dei lavoratori e le organizzazioni dei datori di lavoro comparativamente più rappresentative sul piano nazionale, delle voci retributive previste dalla contrattazione integrativa di secondo livello;</w:t>
      </w:r>
    </w:p>
    <w:p w:rsidR="005250D2" w:rsidRPr="009808EA" w:rsidRDefault="00323754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  <w:r>
        <w:rPr>
          <w:b/>
          <w:szCs w:val="24"/>
        </w:rPr>
        <w:t>g)</w:t>
      </w:r>
      <w:r w:rsidR="009808EA" w:rsidRPr="009808EA">
        <w:rPr>
          <w:szCs w:val="24"/>
        </w:rPr>
        <w:t xml:space="preserve"> </w:t>
      </w:r>
      <w:r w:rsidR="005250D2" w:rsidRPr="009808EA">
        <w:rPr>
          <w:szCs w:val="24"/>
        </w:rPr>
        <w:t>che il valore economico dell’Offerta è adeguato e sufficiente rispetto al costo del lavoro e al costo relativo alla sicurezza, il quale, è congruo rispetto all’entità e alle caratteristiche dei lavori, dei servizi o delle forniture;</w:t>
      </w:r>
    </w:p>
    <w:p w:rsidR="005250D2" w:rsidRPr="009808EA" w:rsidRDefault="00323754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  <w:r>
        <w:rPr>
          <w:b/>
          <w:szCs w:val="24"/>
        </w:rPr>
        <w:t>h</w:t>
      </w:r>
      <w:r w:rsidR="005250D2" w:rsidRPr="006F50FA">
        <w:rPr>
          <w:b/>
          <w:szCs w:val="24"/>
        </w:rPr>
        <w:t>)</w:t>
      </w:r>
      <w:r w:rsidR="005250D2" w:rsidRPr="006F50FA">
        <w:rPr>
          <w:szCs w:val="24"/>
        </w:rPr>
        <w:t xml:space="preserve"> di rinunciare a chiedere la risoluzione del contratto per eccessiva onerosità sopravvenuta ai sensi dell’articolo 1467 c.c. ed alla revisione del corrispettivo, di cui all’articolo 1664 c.c.;</w:t>
      </w:r>
    </w:p>
    <w:p w:rsidR="005250D2" w:rsidRPr="009808EA" w:rsidRDefault="00323754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  <w:r>
        <w:rPr>
          <w:b/>
          <w:szCs w:val="24"/>
        </w:rPr>
        <w:t>i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l’offerta è irrevocabile ed impegnativa per i 180 giorni successivi al termine ultimo per la ricezione dell’offerta</w:t>
      </w:r>
      <w:r w:rsidR="00A80B0E">
        <w:rPr>
          <w:szCs w:val="24"/>
        </w:rPr>
        <w:t>,</w:t>
      </w:r>
      <w:r w:rsidR="00A80B0E" w:rsidRPr="00A80B0E">
        <w:rPr>
          <w:szCs w:val="24"/>
        </w:rPr>
        <w:t xml:space="preserve"> sarà confermata per ulteriori 90 giorni qualora nel frattempo non sia intervenuta aggiudicazione</w:t>
      </w:r>
      <w:r w:rsidR="005250D2" w:rsidRPr="009808EA">
        <w:rPr>
          <w:szCs w:val="24"/>
        </w:rPr>
        <w:t xml:space="preserve"> e che detta offerta non sarà in alcun modo vincolante </w:t>
      </w:r>
      <w:r w:rsidR="009808EA" w:rsidRPr="009808EA">
        <w:rPr>
          <w:szCs w:val="24"/>
        </w:rPr>
        <w:t xml:space="preserve">per l’Amministrazione. </w:t>
      </w:r>
    </w:p>
    <w:p w:rsidR="005250D2" w:rsidRPr="009808EA" w:rsidRDefault="005250D2" w:rsidP="00BC62D2">
      <w:pPr>
        <w:pStyle w:val="Intestazione"/>
        <w:tabs>
          <w:tab w:val="clear" w:pos="4819"/>
          <w:tab w:val="clear" w:pos="9638"/>
        </w:tabs>
        <w:ind w:right="-852"/>
        <w:jc w:val="both"/>
        <w:rPr>
          <w:szCs w:val="24"/>
        </w:rPr>
      </w:pPr>
    </w:p>
    <w:p w:rsidR="00693CE5" w:rsidRPr="00693CE5" w:rsidRDefault="00693CE5" w:rsidP="00BC62D2">
      <w:pPr>
        <w:tabs>
          <w:tab w:val="left" w:pos="8592"/>
        </w:tabs>
        <w:ind w:right="-852"/>
      </w:pPr>
      <w:r w:rsidRPr="00693CE5">
        <w:t>________, lì, ______________________________</w:t>
      </w:r>
    </w:p>
    <w:p w:rsidR="00693CE5" w:rsidRPr="00693CE5" w:rsidRDefault="00693CE5" w:rsidP="00BC62D2">
      <w:pPr>
        <w:tabs>
          <w:tab w:val="left" w:pos="8592"/>
        </w:tabs>
        <w:ind w:right="-852"/>
      </w:pPr>
    </w:p>
    <w:p w:rsidR="00693CE5" w:rsidRPr="00693CE5" w:rsidRDefault="00693CE5" w:rsidP="00BC62D2">
      <w:pPr>
        <w:tabs>
          <w:tab w:val="left" w:pos="6804"/>
          <w:tab w:val="left" w:pos="7230"/>
          <w:tab w:val="right" w:pos="9638"/>
        </w:tabs>
        <w:ind w:right="-852"/>
      </w:pPr>
      <w:r w:rsidRPr="00693CE5">
        <w:tab/>
        <w:t xml:space="preserve">   </w:t>
      </w:r>
      <w:r w:rsidRPr="00693CE5">
        <w:tab/>
        <w:t>Firma</w:t>
      </w:r>
    </w:p>
    <w:p w:rsidR="00693CE5" w:rsidRDefault="00693CE5" w:rsidP="00BC62D2">
      <w:pPr>
        <w:tabs>
          <w:tab w:val="left" w:pos="8592"/>
        </w:tabs>
        <w:ind w:right="-852"/>
      </w:pPr>
    </w:p>
    <w:p w:rsidR="00F00804" w:rsidRPr="00311BA5" w:rsidRDefault="00693CE5" w:rsidP="00BC62D2">
      <w:pPr>
        <w:pStyle w:val="Default"/>
        <w:ind w:right="-852"/>
        <w:rPr>
          <w:sz w:val="16"/>
          <w:szCs w:val="16"/>
        </w:rPr>
      </w:pP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>- Alla suddetta dichiarazione</w:t>
      </w:r>
      <w:r w:rsidR="00D51A5D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, se non firmata digitalmente, </w:t>
      </w: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 deve essere allegata copia fotostatica del documento di identità del soggetto firmatario, in corso di validità (Carta d’Identità/Patente di guida rilasciata dal Prefetto/Passaporto). </w:t>
      </w:r>
      <w:ins w:id="1" w:author="QUERQUI Cristiana" w:date="2018-04-18T18:09:00Z">
        <w:r w:rsidR="00D51A5D">
          <w:rPr>
            <w:rFonts w:ascii="Times New Roman" w:eastAsia="Times New Roman" w:hAnsi="Times New Roman" w:cs="Times New Roman"/>
            <w:color w:val="auto"/>
            <w:sz w:val="16"/>
            <w:szCs w:val="16"/>
            <w:lang w:eastAsia="it-IT"/>
          </w:rPr>
          <w:t xml:space="preserve"> </w:t>
        </w:r>
      </w:ins>
    </w:p>
    <w:sectPr w:rsidR="00F00804" w:rsidRPr="00311B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906" w:rsidRDefault="00E60906" w:rsidP="00255FDD">
      <w:r>
        <w:separator/>
      </w:r>
    </w:p>
  </w:endnote>
  <w:endnote w:type="continuationSeparator" w:id="0">
    <w:p w:rsidR="00E60906" w:rsidRDefault="00E60906" w:rsidP="002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906" w:rsidRDefault="00E60906" w:rsidP="00255FDD">
      <w:r>
        <w:separator/>
      </w:r>
    </w:p>
  </w:footnote>
  <w:footnote w:type="continuationSeparator" w:id="0">
    <w:p w:rsidR="00E60906" w:rsidRDefault="00E60906" w:rsidP="00255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736F"/>
    <w:multiLevelType w:val="hybridMultilevel"/>
    <w:tmpl w:val="A60EE444"/>
    <w:lvl w:ilvl="0" w:tplc="5AE8D9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C09AD"/>
    <w:multiLevelType w:val="hybridMultilevel"/>
    <w:tmpl w:val="A59613E4"/>
    <w:lvl w:ilvl="0" w:tplc="5D6EA6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7BB5"/>
    <w:multiLevelType w:val="hybridMultilevel"/>
    <w:tmpl w:val="527CC4D6"/>
    <w:lvl w:ilvl="0" w:tplc="11DC67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F158F"/>
    <w:multiLevelType w:val="hybridMultilevel"/>
    <w:tmpl w:val="9946BEEE"/>
    <w:lvl w:ilvl="0" w:tplc="49C20AC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QUERQUI Cristiana">
    <w15:presenceInfo w15:providerId="AD" w15:userId="S-1-5-21-1919353012-827150394-1539857752-54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8D"/>
    <w:rsid w:val="0001473A"/>
    <w:rsid w:val="000556B4"/>
    <w:rsid w:val="00077890"/>
    <w:rsid w:val="000814BA"/>
    <w:rsid w:val="000C5AC9"/>
    <w:rsid w:val="000C7910"/>
    <w:rsid w:val="000D790C"/>
    <w:rsid w:val="000E516D"/>
    <w:rsid w:val="00114DF8"/>
    <w:rsid w:val="001319FA"/>
    <w:rsid w:val="001D6E86"/>
    <w:rsid w:val="00237A7F"/>
    <w:rsid w:val="00254586"/>
    <w:rsid w:val="00255FDD"/>
    <w:rsid w:val="00280136"/>
    <w:rsid w:val="002B55A8"/>
    <w:rsid w:val="00311BA5"/>
    <w:rsid w:val="00323754"/>
    <w:rsid w:val="0032624F"/>
    <w:rsid w:val="00341410"/>
    <w:rsid w:val="00371751"/>
    <w:rsid w:val="00374228"/>
    <w:rsid w:val="003D64F5"/>
    <w:rsid w:val="003F25AF"/>
    <w:rsid w:val="00403D3F"/>
    <w:rsid w:val="004343C3"/>
    <w:rsid w:val="004350EC"/>
    <w:rsid w:val="00472235"/>
    <w:rsid w:val="00473C53"/>
    <w:rsid w:val="0047738B"/>
    <w:rsid w:val="004966CB"/>
    <w:rsid w:val="00521799"/>
    <w:rsid w:val="005250D2"/>
    <w:rsid w:val="00556DDC"/>
    <w:rsid w:val="005D740C"/>
    <w:rsid w:val="005E0B5A"/>
    <w:rsid w:val="005E2D31"/>
    <w:rsid w:val="00611B76"/>
    <w:rsid w:val="00643AEF"/>
    <w:rsid w:val="006515B9"/>
    <w:rsid w:val="00693CE5"/>
    <w:rsid w:val="006C0583"/>
    <w:rsid w:val="006C3D20"/>
    <w:rsid w:val="006E5596"/>
    <w:rsid w:val="006F50FA"/>
    <w:rsid w:val="00717E07"/>
    <w:rsid w:val="007225F4"/>
    <w:rsid w:val="00727BCA"/>
    <w:rsid w:val="00756AEE"/>
    <w:rsid w:val="0076261B"/>
    <w:rsid w:val="0081417C"/>
    <w:rsid w:val="00820734"/>
    <w:rsid w:val="008542FA"/>
    <w:rsid w:val="00866AA4"/>
    <w:rsid w:val="00871EA4"/>
    <w:rsid w:val="008D6709"/>
    <w:rsid w:val="00924DB4"/>
    <w:rsid w:val="009808EA"/>
    <w:rsid w:val="00A5225D"/>
    <w:rsid w:val="00A80B0E"/>
    <w:rsid w:val="00A820B8"/>
    <w:rsid w:val="00A9269C"/>
    <w:rsid w:val="00AA6084"/>
    <w:rsid w:val="00AF3507"/>
    <w:rsid w:val="00B30A31"/>
    <w:rsid w:val="00B34F6D"/>
    <w:rsid w:val="00B66DAA"/>
    <w:rsid w:val="00B706CE"/>
    <w:rsid w:val="00BC62D2"/>
    <w:rsid w:val="00BE1305"/>
    <w:rsid w:val="00BE15DF"/>
    <w:rsid w:val="00BF5058"/>
    <w:rsid w:val="00C2723F"/>
    <w:rsid w:val="00C43BDC"/>
    <w:rsid w:val="00CA1081"/>
    <w:rsid w:val="00D17146"/>
    <w:rsid w:val="00D35395"/>
    <w:rsid w:val="00D51A5D"/>
    <w:rsid w:val="00D767EC"/>
    <w:rsid w:val="00DA0364"/>
    <w:rsid w:val="00DE6523"/>
    <w:rsid w:val="00E10766"/>
    <w:rsid w:val="00E60906"/>
    <w:rsid w:val="00E7128D"/>
    <w:rsid w:val="00EA37C2"/>
    <w:rsid w:val="00EA7546"/>
    <w:rsid w:val="00F00804"/>
    <w:rsid w:val="00F00C3B"/>
    <w:rsid w:val="00F27286"/>
    <w:rsid w:val="00F46842"/>
    <w:rsid w:val="00F56E02"/>
    <w:rsid w:val="00F77423"/>
    <w:rsid w:val="00FC5CBC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AC2B613-7E49-4D53-9DB4-B2B3C53E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128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0080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250D2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5250D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55F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5F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255FDD"/>
    <w:pPr>
      <w:widowControl w:val="0"/>
      <w:overflowPunct w:val="0"/>
      <w:autoSpaceDE w:val="0"/>
      <w:autoSpaceDN w:val="0"/>
      <w:adjustRightInd w:val="0"/>
      <w:spacing w:line="240" w:lineRule="atLeast"/>
      <w:ind w:right="5138"/>
      <w:jc w:val="center"/>
    </w:pPr>
    <w:rPr>
      <w:i/>
      <w:sz w:val="36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7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7EC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4B1B2-6CD7-4D7F-9251-F5EF3B1BD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QUERQUI Cristiana</dc:creator>
  <cp:keywords/>
  <dc:description/>
  <cp:lastModifiedBy>QUERQUI Cristiana</cp:lastModifiedBy>
  <cp:revision>4</cp:revision>
  <dcterms:created xsi:type="dcterms:W3CDTF">2022-02-21T15:31:00Z</dcterms:created>
  <dcterms:modified xsi:type="dcterms:W3CDTF">2023-06-28T10:18:00Z</dcterms:modified>
</cp:coreProperties>
</file>